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49A1CC8B" w:rsidR="007E7D56" w:rsidRDefault="007E7D56" w:rsidP="007E7D56">
      <w:pPr>
        <w:pStyle w:val="Zhlav"/>
        <w:jc w:val="right"/>
      </w:pPr>
      <w:r>
        <w:t>Příloha č. 2_</w:t>
      </w:r>
      <w:r w:rsidR="00710740">
        <w:t>1</w:t>
      </w:r>
      <w:r>
        <w:t>_ zadávací dokumentace_Technické podmínky</w:t>
      </w:r>
    </w:p>
    <w:p w14:paraId="15740F8D" w14:textId="6E9E0D9A" w:rsidR="003465E0" w:rsidRPr="005004A3" w:rsidRDefault="003465E0" w:rsidP="007E7D56">
      <w:pPr>
        <w:spacing w:before="240" w:after="240"/>
        <w:jc w:val="both"/>
        <w:rPr>
          <w:rFonts w:cs="Arial"/>
          <w:b/>
          <w:szCs w:val="20"/>
        </w:rPr>
      </w:pPr>
      <w:r w:rsidRPr="005004A3">
        <w:rPr>
          <w:rFonts w:cs="Arial"/>
          <w:b/>
          <w:szCs w:val="20"/>
        </w:rPr>
        <w:t>Vyplněná příloha č. 2_</w:t>
      </w:r>
      <w:r w:rsidR="00710740">
        <w:rPr>
          <w:rFonts w:cs="Arial"/>
          <w:b/>
          <w:szCs w:val="20"/>
        </w:rPr>
        <w:t>1</w:t>
      </w:r>
      <w:r w:rsidRPr="005004A3">
        <w:rPr>
          <w:rFonts w:cs="Arial"/>
          <w:b/>
          <w:szCs w:val="20"/>
        </w:rPr>
        <w:t xml:space="preserve"> tvoří nedílnou součást nabídky účastníka zadávacího řízení.</w:t>
      </w:r>
    </w:p>
    <w:p w14:paraId="3441CE05" w14:textId="634B86A3" w:rsidR="003465E0" w:rsidRPr="005508C9" w:rsidRDefault="003465E0" w:rsidP="00C22B20">
      <w:pPr>
        <w:shd w:val="clear" w:color="auto" w:fill="C1EAFF"/>
        <w:ind w:left="3402" w:hanging="3402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>Název části veřejné zakázky:</w:t>
      </w:r>
      <w:r w:rsidR="007E7D56">
        <w:rPr>
          <w:rFonts w:cs="Arial"/>
          <w:b/>
          <w:sz w:val="24"/>
        </w:rPr>
        <w:tab/>
      </w:r>
      <w:r w:rsidR="006C54C2" w:rsidRPr="006C54C2">
        <w:rPr>
          <w:rFonts w:cs="Arial"/>
          <w:b/>
          <w:sz w:val="24"/>
        </w:rPr>
        <w:t>Nástropní tubusy s vývody medicinálních plynů a</w:t>
      </w:r>
      <w:r w:rsidR="00C22B20">
        <w:rPr>
          <w:rFonts w:cs="Arial"/>
          <w:b/>
          <w:sz w:val="24"/>
        </w:rPr>
        <w:t> </w:t>
      </w:r>
      <w:r w:rsidR="006C54C2" w:rsidRPr="006C54C2">
        <w:rPr>
          <w:rFonts w:cs="Arial"/>
          <w:b/>
          <w:sz w:val="24"/>
        </w:rPr>
        <w:t>umístění přístrojů (zdrojové mosty, rampy, stativy</w:t>
      </w:r>
      <w:r w:rsidR="00C22B20">
        <w:rPr>
          <w:rFonts w:cs="Arial"/>
          <w:b/>
          <w:sz w:val="24"/>
        </w:rPr>
        <w:t>)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779A5F45" w:rsidR="003465E0" w:rsidRPr="005004A3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5004A3">
        <w:rPr>
          <w:rFonts w:cs="Arial"/>
          <w:szCs w:val="20"/>
        </w:rPr>
        <w:t xml:space="preserve">Část veřejné zakázky: </w:t>
      </w:r>
      <w:r w:rsidR="00710740">
        <w:rPr>
          <w:rFonts w:cs="Arial"/>
          <w:szCs w:val="20"/>
        </w:rPr>
        <w:t>1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04AAB156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990D54">
        <w:rPr>
          <w:szCs w:val="20"/>
        </w:rPr>
        <w:t>10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6C54C2">
        <w:rPr>
          <w:rFonts w:cs="Arial"/>
          <w:szCs w:val="20"/>
        </w:rPr>
        <w:t>p</w:t>
      </w:r>
      <w:r w:rsidR="006C54C2" w:rsidRPr="001A3578">
        <w:rPr>
          <w:rFonts w:cs="Arial"/>
          <w:szCs w:val="20"/>
        </w:rPr>
        <w:t>odpora životních funkcí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38"/>
        <w:gridCol w:w="1251"/>
        <w:gridCol w:w="3373"/>
      </w:tblGrid>
      <w:tr w:rsidR="00C22B20" w:rsidRPr="005E25BE" w14:paraId="14323C25" w14:textId="77777777" w:rsidTr="00C22B20">
        <w:tc>
          <w:tcPr>
            <w:tcW w:w="5000" w:type="pct"/>
            <w:gridSpan w:val="3"/>
            <w:shd w:val="clear" w:color="auto" w:fill="F7CAAC" w:themeFill="accent2" w:themeFillTint="66"/>
            <w:vAlign w:val="center"/>
          </w:tcPr>
          <w:p w14:paraId="04F05D26" w14:textId="76A8725E" w:rsidR="00C22B20" w:rsidRDefault="00C22B20" w:rsidP="00C22B20">
            <w:pPr>
              <w:spacing w:before="120" w:after="120"/>
              <w:jc w:val="center"/>
              <w:rPr>
                <w:b/>
              </w:rPr>
            </w:pPr>
            <w:r>
              <w:rPr>
                <w:rFonts w:cs="Arial"/>
                <w:b/>
                <w:sz w:val="24"/>
              </w:rPr>
              <w:t xml:space="preserve">1 ks </w:t>
            </w:r>
            <w:r w:rsidRPr="006C54C2">
              <w:rPr>
                <w:rFonts w:cs="Arial"/>
                <w:b/>
                <w:sz w:val="24"/>
              </w:rPr>
              <w:t>Nástropní tubusy s vývody medicinálních plynů a</w:t>
            </w:r>
            <w:r>
              <w:rPr>
                <w:rFonts w:cs="Arial"/>
                <w:b/>
                <w:sz w:val="24"/>
              </w:rPr>
              <w:t> </w:t>
            </w:r>
            <w:r w:rsidRPr="006C54C2">
              <w:rPr>
                <w:rFonts w:cs="Arial"/>
                <w:b/>
                <w:sz w:val="24"/>
              </w:rPr>
              <w:t>umístění přístrojů (zdrojové mosty, rampy, stativy</w:t>
            </w:r>
            <w:r>
              <w:rPr>
                <w:rFonts w:cs="Arial"/>
                <w:b/>
                <w:sz w:val="24"/>
              </w:rPr>
              <w:t>)</w:t>
            </w:r>
          </w:p>
        </w:tc>
      </w:tr>
      <w:tr w:rsidR="006C54C2" w:rsidRPr="005E25BE" w14:paraId="23321A48" w14:textId="77777777" w:rsidTr="00C22B20">
        <w:tc>
          <w:tcPr>
            <w:tcW w:w="2449" w:type="pct"/>
            <w:shd w:val="clear" w:color="auto" w:fill="EEECE1"/>
          </w:tcPr>
          <w:p w14:paraId="43A7383A" w14:textId="77777777" w:rsidR="006C54C2" w:rsidRPr="005E25BE" w:rsidRDefault="006C54C2" w:rsidP="00C22B20">
            <w:pPr>
              <w:jc w:val="center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Zadavatelem </w:t>
            </w:r>
            <w:r>
              <w:rPr>
                <w:b/>
                <w:bCs/>
              </w:rPr>
              <w:t>požadované</w:t>
            </w:r>
            <w:r w:rsidRPr="005E25BE">
              <w:rPr>
                <w:b/>
                <w:bCs/>
              </w:rPr>
              <w:t xml:space="preserve"> parametry</w:t>
            </w:r>
          </w:p>
        </w:tc>
        <w:tc>
          <w:tcPr>
            <w:tcW w:w="690" w:type="pct"/>
            <w:shd w:val="clear" w:color="auto" w:fill="EEECE1"/>
          </w:tcPr>
          <w:p w14:paraId="0124D594" w14:textId="77777777" w:rsidR="006C54C2" w:rsidRPr="005E25BE" w:rsidRDefault="006C54C2" w:rsidP="00C22B20">
            <w:pPr>
              <w:jc w:val="center"/>
              <w:rPr>
                <w:b/>
                <w:bCs/>
              </w:rPr>
            </w:pPr>
            <w:r>
              <w:rPr>
                <w:b/>
              </w:rPr>
              <w:t>Splnění požadavku ANO/NE</w:t>
            </w:r>
          </w:p>
        </w:tc>
        <w:tc>
          <w:tcPr>
            <w:tcW w:w="1861" w:type="pct"/>
            <w:shd w:val="clear" w:color="auto" w:fill="EEECE1"/>
          </w:tcPr>
          <w:p w14:paraId="7D222D55" w14:textId="77777777" w:rsidR="006C54C2" w:rsidRPr="005E25BE" w:rsidRDefault="006C54C2" w:rsidP="00C22B20">
            <w:pPr>
              <w:jc w:val="center"/>
              <w:rPr>
                <w:b/>
                <w:bCs/>
              </w:rPr>
            </w:pPr>
            <w:r>
              <w:rPr>
                <w:b/>
              </w:rPr>
              <w:t>Popis specifikace nabízeného plnění, ze kterého bude vyplývat splnění požadavků stanovených zadavatelem, možno uvést odkaz na stránku v nabídce</w:t>
            </w:r>
          </w:p>
        </w:tc>
      </w:tr>
      <w:tr w:rsidR="006C54C2" w:rsidRPr="005E25BE" w14:paraId="76451A31" w14:textId="77777777" w:rsidTr="00CC0800">
        <w:tc>
          <w:tcPr>
            <w:tcW w:w="5000" w:type="pct"/>
            <w:gridSpan w:val="3"/>
            <w:shd w:val="clear" w:color="auto" w:fill="E2EFD9" w:themeFill="accent6" w:themeFillTint="33"/>
          </w:tcPr>
          <w:p w14:paraId="5426F9AC" w14:textId="77777777" w:rsidR="006C54C2" w:rsidRDefault="006C54C2" w:rsidP="00CC080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Požadavky na realizaci plnění </w:t>
            </w:r>
          </w:p>
        </w:tc>
      </w:tr>
      <w:tr w:rsidR="006C54C2" w:rsidRPr="005E25BE" w14:paraId="334C3556" w14:textId="77777777" w:rsidTr="00C22B20">
        <w:tc>
          <w:tcPr>
            <w:tcW w:w="2449" w:type="pct"/>
            <w:shd w:val="clear" w:color="auto" w:fill="auto"/>
          </w:tcPr>
          <w:p w14:paraId="540ABA6B" w14:textId="77777777" w:rsidR="006C54C2" w:rsidRPr="002111B4" w:rsidRDefault="006C54C2" w:rsidP="00CC0800">
            <w:pPr>
              <w:pStyle w:val="Bezmezer"/>
            </w:pPr>
            <w:r>
              <w:t xml:space="preserve">Výměna stávajícího zařízení při zachování současného rozsahu </w:t>
            </w:r>
          </w:p>
        </w:tc>
        <w:tc>
          <w:tcPr>
            <w:tcW w:w="690" w:type="pct"/>
            <w:vAlign w:val="center"/>
          </w:tcPr>
          <w:p w14:paraId="3A9E7503" w14:textId="77777777" w:rsidR="006C54C2" w:rsidRPr="000A0727" w:rsidRDefault="006C54C2" w:rsidP="00C22B20">
            <w:pPr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61" w:type="pct"/>
            <w:vAlign w:val="center"/>
          </w:tcPr>
          <w:p w14:paraId="6BFBBB45" w14:textId="77777777" w:rsidR="006C54C2" w:rsidRPr="000A0727" w:rsidRDefault="006C54C2" w:rsidP="00C22B20">
            <w:pPr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6C54C2" w:rsidRPr="005E25BE" w14:paraId="58ED0EA1" w14:textId="77777777" w:rsidTr="00CC0800">
        <w:tc>
          <w:tcPr>
            <w:tcW w:w="5000" w:type="pct"/>
            <w:gridSpan w:val="3"/>
            <w:shd w:val="clear" w:color="auto" w:fill="E2EFD9" w:themeFill="accent6" w:themeFillTint="33"/>
          </w:tcPr>
          <w:p w14:paraId="0DA6F40B" w14:textId="77777777" w:rsidR="006C54C2" w:rsidRDefault="006C54C2" w:rsidP="00CC0800">
            <w:pPr>
              <w:rPr>
                <w:b/>
              </w:rPr>
            </w:pPr>
            <w:r>
              <w:rPr>
                <w:b/>
              </w:rPr>
              <w:t>Základní parametry</w:t>
            </w:r>
          </w:p>
        </w:tc>
      </w:tr>
      <w:tr w:rsidR="006C54C2" w:rsidRPr="005E25BE" w14:paraId="3E4D9ED7" w14:textId="77777777" w:rsidTr="00CC0800">
        <w:tc>
          <w:tcPr>
            <w:tcW w:w="5000" w:type="pct"/>
            <w:gridSpan w:val="3"/>
            <w:shd w:val="clear" w:color="auto" w:fill="C9C9C9" w:themeFill="accent3" w:themeFillTint="99"/>
          </w:tcPr>
          <w:p w14:paraId="19571F04" w14:textId="77777777" w:rsidR="006C54C2" w:rsidRDefault="006C54C2" w:rsidP="00CC0800">
            <w:pPr>
              <w:rPr>
                <w:b/>
              </w:rPr>
            </w:pPr>
            <w:r>
              <w:rPr>
                <w:b/>
              </w:rPr>
              <w:t>Generální oprava otočných a kyvných kompletů v rozsahu:</w:t>
            </w:r>
          </w:p>
        </w:tc>
      </w:tr>
      <w:tr w:rsidR="006C54C2" w:rsidRPr="005E25BE" w14:paraId="0A1EFEE0" w14:textId="77777777" w:rsidTr="00C22B20">
        <w:tc>
          <w:tcPr>
            <w:tcW w:w="2449" w:type="pct"/>
            <w:shd w:val="clear" w:color="auto" w:fill="auto"/>
            <w:vAlign w:val="center"/>
          </w:tcPr>
          <w:p w14:paraId="454B94FC" w14:textId="0F8B6614" w:rsidR="006C54C2" w:rsidRPr="00C22B20" w:rsidRDefault="006C54C2" w:rsidP="00C22B20">
            <w:pPr>
              <w:pStyle w:val="Bezmezer"/>
            </w:pPr>
            <w:r>
              <w:t>Demontáže krytů stativu, hadicových rozvodů med.</w:t>
            </w:r>
            <w:r w:rsidR="00C22B20">
              <w:t xml:space="preserve"> </w:t>
            </w:r>
            <w:r>
              <w:t>plynu a elektroinstalace</w:t>
            </w:r>
            <w:r w:rsidR="00C22B20">
              <w:t>.</w:t>
            </w:r>
          </w:p>
        </w:tc>
        <w:tc>
          <w:tcPr>
            <w:tcW w:w="690" w:type="pct"/>
            <w:vAlign w:val="center"/>
          </w:tcPr>
          <w:p w14:paraId="7F9F5398" w14:textId="77777777" w:rsidR="006C54C2" w:rsidRPr="004C3E37" w:rsidRDefault="006C54C2" w:rsidP="00C22B20">
            <w:pPr>
              <w:jc w:val="center"/>
              <w:rPr>
                <w:rFonts w:cstheme="majorHAnsi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61" w:type="pct"/>
            <w:vAlign w:val="center"/>
          </w:tcPr>
          <w:p w14:paraId="1E56FC6F" w14:textId="77777777" w:rsidR="006C54C2" w:rsidRPr="004C3E37" w:rsidRDefault="006C54C2" w:rsidP="00C22B20">
            <w:pPr>
              <w:jc w:val="center"/>
              <w:rPr>
                <w:rFonts w:cstheme="majorHAnsi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C54C2" w:rsidRPr="005E25BE" w14:paraId="2B18F37E" w14:textId="77777777" w:rsidTr="00C22B20">
        <w:tc>
          <w:tcPr>
            <w:tcW w:w="2449" w:type="pct"/>
            <w:shd w:val="clear" w:color="auto" w:fill="auto"/>
            <w:vAlign w:val="center"/>
          </w:tcPr>
          <w:p w14:paraId="3073AD69" w14:textId="21E5FF99" w:rsidR="006C54C2" w:rsidRPr="00C22B20" w:rsidRDefault="006C54C2" w:rsidP="00C22B20">
            <w:pPr>
              <w:pStyle w:val="Bezmezer"/>
            </w:pPr>
            <w:r>
              <w:t>Montáž nových rozvodů med.</w:t>
            </w:r>
            <w:r w:rsidR="00C22B20">
              <w:t xml:space="preserve"> </w:t>
            </w:r>
            <w:r>
              <w:t>plynů, kabeláže instalace, nových zásuvek, oprava kyvného ramena s výměnou čepu</w:t>
            </w:r>
            <w:r w:rsidR="00C22B20">
              <w:t>.</w:t>
            </w:r>
          </w:p>
        </w:tc>
        <w:tc>
          <w:tcPr>
            <w:tcW w:w="690" w:type="pct"/>
            <w:vAlign w:val="center"/>
          </w:tcPr>
          <w:p w14:paraId="60D05B47" w14:textId="77777777" w:rsidR="006C54C2" w:rsidRDefault="006C54C2" w:rsidP="00C22B20">
            <w:pPr>
              <w:jc w:val="center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61" w:type="pct"/>
            <w:vAlign w:val="center"/>
          </w:tcPr>
          <w:p w14:paraId="344A8D3C" w14:textId="77777777" w:rsidR="006C54C2" w:rsidRDefault="006C54C2" w:rsidP="00C22B20">
            <w:pPr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C54C2" w:rsidRPr="005E25BE" w14:paraId="5A2E654D" w14:textId="77777777" w:rsidTr="00C22B20">
        <w:tc>
          <w:tcPr>
            <w:tcW w:w="2449" w:type="pct"/>
            <w:shd w:val="clear" w:color="auto" w:fill="auto"/>
            <w:vAlign w:val="center"/>
          </w:tcPr>
          <w:p w14:paraId="35690C63" w14:textId="0C09B96B" w:rsidR="006C54C2" w:rsidRDefault="006C54C2" w:rsidP="00C22B20">
            <w:pPr>
              <w:pStyle w:val="Bezmezer"/>
            </w:pPr>
            <w:r>
              <w:t>Výměna brzdových profilů, svorkovnic, koncových spínačů, oprava třecího kloubu i</w:t>
            </w:r>
            <w:r w:rsidR="00C22B20">
              <w:t> </w:t>
            </w:r>
            <w:r>
              <w:t>výměna třecích ploch, oprava poškozeného značení obvodů a plynů</w:t>
            </w:r>
            <w:r w:rsidR="00C22B20">
              <w:t>.</w:t>
            </w:r>
          </w:p>
        </w:tc>
        <w:tc>
          <w:tcPr>
            <w:tcW w:w="690" w:type="pct"/>
            <w:vAlign w:val="center"/>
          </w:tcPr>
          <w:p w14:paraId="1A0D07E9" w14:textId="77777777" w:rsidR="006C54C2" w:rsidRPr="0037098D" w:rsidRDefault="006C54C2" w:rsidP="00C22B20">
            <w:pPr>
              <w:jc w:val="center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61" w:type="pct"/>
            <w:vAlign w:val="center"/>
          </w:tcPr>
          <w:p w14:paraId="00F5363D" w14:textId="77777777" w:rsidR="006C54C2" w:rsidRPr="0037098D" w:rsidRDefault="006C54C2" w:rsidP="00C22B20">
            <w:pPr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C54C2" w:rsidRPr="005E25BE" w14:paraId="22166633" w14:textId="77777777" w:rsidTr="00C22B20">
        <w:tc>
          <w:tcPr>
            <w:tcW w:w="2449" w:type="pct"/>
            <w:shd w:val="clear" w:color="auto" w:fill="auto"/>
            <w:vAlign w:val="center"/>
          </w:tcPr>
          <w:p w14:paraId="7CCF2026" w14:textId="6580C3B6" w:rsidR="006C54C2" w:rsidRPr="0037098D" w:rsidRDefault="00C22B20" w:rsidP="00C22B20">
            <w:pPr>
              <w:pStyle w:val="Bezmezer"/>
            </w:pPr>
            <w:r>
              <w:lastRenderedPageBreak/>
              <w:t>Z</w:t>
            </w:r>
            <w:r w:rsidR="006C54C2">
              <w:t>pětná montáž stativu, zkouška funkce a</w:t>
            </w:r>
            <w:r>
              <w:t> </w:t>
            </w:r>
            <w:r w:rsidR="006C54C2">
              <w:t>těsnosti, provedení revize</w:t>
            </w:r>
            <w:r>
              <w:t>.</w:t>
            </w:r>
          </w:p>
        </w:tc>
        <w:tc>
          <w:tcPr>
            <w:tcW w:w="690" w:type="pct"/>
            <w:vAlign w:val="center"/>
          </w:tcPr>
          <w:p w14:paraId="31115FCC" w14:textId="77777777" w:rsidR="006C54C2" w:rsidRPr="00B73F54" w:rsidRDefault="006C54C2" w:rsidP="00C22B20">
            <w:pPr>
              <w:jc w:val="center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61" w:type="pct"/>
            <w:vAlign w:val="center"/>
          </w:tcPr>
          <w:p w14:paraId="0294D0AE" w14:textId="77777777" w:rsidR="006C54C2" w:rsidRPr="00B73F54" w:rsidRDefault="006C54C2" w:rsidP="00C22B20">
            <w:pPr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C54C2" w:rsidRPr="005E25BE" w14:paraId="5F9E436E" w14:textId="77777777" w:rsidTr="00CC0800">
        <w:tc>
          <w:tcPr>
            <w:tcW w:w="5000" w:type="pct"/>
            <w:gridSpan w:val="3"/>
            <w:shd w:val="clear" w:color="auto" w:fill="BFBFBF" w:themeFill="background1" w:themeFillShade="BF"/>
          </w:tcPr>
          <w:p w14:paraId="505B74D7" w14:textId="77777777" w:rsidR="006C54C2" w:rsidRPr="00B73F54" w:rsidRDefault="006C54C2" w:rsidP="00CC0800">
            <w:r w:rsidRPr="002111B4">
              <w:rPr>
                <w:b/>
                <w:bCs/>
              </w:rPr>
              <w:t>Centrální operační sály – celkem 8 ramen (současný typ SKOS 71.20.10)</w:t>
            </w:r>
            <w:r>
              <w:rPr>
                <w:b/>
                <w:bCs/>
              </w:rPr>
              <w:t>:</w:t>
            </w:r>
          </w:p>
        </w:tc>
      </w:tr>
      <w:tr w:rsidR="006C54C2" w:rsidRPr="005E25BE" w14:paraId="16D4A948" w14:textId="77777777" w:rsidTr="00C22B20">
        <w:tc>
          <w:tcPr>
            <w:tcW w:w="2449" w:type="pct"/>
            <w:shd w:val="clear" w:color="auto" w:fill="auto"/>
            <w:vAlign w:val="center"/>
          </w:tcPr>
          <w:p w14:paraId="39F10634" w14:textId="2E773ABC" w:rsidR="006C54C2" w:rsidRPr="00C22B20" w:rsidRDefault="006C54C2" w:rsidP="00C22B20">
            <w:pPr>
              <w:pStyle w:val="Bezmezer"/>
            </w:pPr>
            <w:r>
              <w:t>3x rameno ve složení (AGSS, O2-2, Air-2, N2O-1, Vac-2, ZIS-6, DO-4, man-4)</w:t>
            </w:r>
            <w:r w:rsidR="00C22B20">
              <w:t>.</w:t>
            </w:r>
          </w:p>
        </w:tc>
        <w:tc>
          <w:tcPr>
            <w:tcW w:w="690" w:type="pct"/>
            <w:vAlign w:val="center"/>
          </w:tcPr>
          <w:p w14:paraId="6E87BDD2" w14:textId="77777777" w:rsidR="006C54C2" w:rsidRPr="006E3B94" w:rsidRDefault="006C54C2" w:rsidP="00C22B20">
            <w:pPr>
              <w:jc w:val="center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61" w:type="pct"/>
            <w:vAlign w:val="center"/>
          </w:tcPr>
          <w:p w14:paraId="688A25AF" w14:textId="77777777" w:rsidR="006C54C2" w:rsidRPr="006E3B94" w:rsidRDefault="006C54C2" w:rsidP="00C22B20">
            <w:pPr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C54C2" w:rsidRPr="005E25BE" w14:paraId="0E3642DF" w14:textId="77777777" w:rsidTr="00C22B20">
        <w:tc>
          <w:tcPr>
            <w:tcW w:w="2449" w:type="pct"/>
            <w:shd w:val="clear" w:color="auto" w:fill="auto"/>
            <w:vAlign w:val="center"/>
          </w:tcPr>
          <w:p w14:paraId="74DC484E" w14:textId="537A745B" w:rsidR="006C54C2" w:rsidRPr="00C22B20" w:rsidRDefault="006C54C2" w:rsidP="00C22B20">
            <w:pPr>
              <w:pStyle w:val="Bezmezer"/>
            </w:pPr>
            <w:r>
              <w:t>3x rameno ve složení (Air-2, Vac-2, ZIS-8, man-3)</w:t>
            </w:r>
            <w:r w:rsidR="00C22B20">
              <w:t>.</w:t>
            </w:r>
          </w:p>
        </w:tc>
        <w:tc>
          <w:tcPr>
            <w:tcW w:w="690" w:type="pct"/>
            <w:vAlign w:val="center"/>
          </w:tcPr>
          <w:p w14:paraId="41CEC582" w14:textId="77777777" w:rsidR="006C54C2" w:rsidRPr="006E3B94" w:rsidRDefault="006C54C2" w:rsidP="00C22B20">
            <w:pPr>
              <w:jc w:val="center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61" w:type="pct"/>
            <w:vAlign w:val="center"/>
          </w:tcPr>
          <w:p w14:paraId="347BD8BB" w14:textId="77777777" w:rsidR="006C54C2" w:rsidRPr="006E3B94" w:rsidRDefault="006C54C2" w:rsidP="00C22B20">
            <w:pPr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C54C2" w:rsidRPr="005E25BE" w14:paraId="7541B469" w14:textId="77777777" w:rsidTr="00C22B20">
        <w:tc>
          <w:tcPr>
            <w:tcW w:w="2449" w:type="pct"/>
            <w:shd w:val="clear" w:color="auto" w:fill="auto"/>
            <w:vAlign w:val="center"/>
          </w:tcPr>
          <w:p w14:paraId="49493DD7" w14:textId="14962538" w:rsidR="006C54C2" w:rsidRPr="006E3B94" w:rsidRDefault="006C54C2" w:rsidP="00C22B20">
            <w:pPr>
              <w:pStyle w:val="Bezmezer"/>
            </w:pPr>
            <w:r>
              <w:t>1x rameno ve složení (Air-2, Vac-2, CO2-1, ZIS-8, man-3)</w:t>
            </w:r>
            <w:r w:rsidR="00C22B20">
              <w:t>.</w:t>
            </w:r>
          </w:p>
        </w:tc>
        <w:tc>
          <w:tcPr>
            <w:tcW w:w="690" w:type="pct"/>
            <w:vAlign w:val="center"/>
          </w:tcPr>
          <w:p w14:paraId="19D639E6" w14:textId="77777777" w:rsidR="006C54C2" w:rsidRPr="006E3B94" w:rsidRDefault="006C54C2" w:rsidP="00C22B20">
            <w:pPr>
              <w:jc w:val="center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61" w:type="pct"/>
            <w:vAlign w:val="center"/>
          </w:tcPr>
          <w:p w14:paraId="4A77E965" w14:textId="77777777" w:rsidR="006C54C2" w:rsidRPr="006E3B94" w:rsidRDefault="006C54C2" w:rsidP="00C22B20">
            <w:pPr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C54C2" w:rsidRPr="005E25BE" w14:paraId="29B746A2" w14:textId="77777777" w:rsidTr="00C22B20">
        <w:tc>
          <w:tcPr>
            <w:tcW w:w="2449" w:type="pct"/>
            <w:shd w:val="clear" w:color="auto" w:fill="auto"/>
            <w:vAlign w:val="center"/>
          </w:tcPr>
          <w:p w14:paraId="14660541" w14:textId="34CC4B6C" w:rsidR="006C54C2" w:rsidRPr="006E3B94" w:rsidRDefault="006C54C2" w:rsidP="00C22B20">
            <w:pPr>
              <w:pStyle w:val="Bezmezer"/>
            </w:pPr>
            <w:r>
              <w:t>1x rameno ve složení (Air-1, N2O-2, CO2-1, ZIS-8, man-3)</w:t>
            </w:r>
            <w:r w:rsidR="00C22B20">
              <w:t>.</w:t>
            </w:r>
          </w:p>
        </w:tc>
        <w:tc>
          <w:tcPr>
            <w:tcW w:w="690" w:type="pct"/>
            <w:vAlign w:val="center"/>
          </w:tcPr>
          <w:p w14:paraId="28E4562C" w14:textId="77777777" w:rsidR="006C54C2" w:rsidRDefault="006C54C2" w:rsidP="00C22B20">
            <w:pPr>
              <w:jc w:val="center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61" w:type="pct"/>
            <w:vAlign w:val="center"/>
          </w:tcPr>
          <w:p w14:paraId="5ACA9B5E" w14:textId="77777777" w:rsidR="006C54C2" w:rsidRDefault="006C54C2" w:rsidP="00C22B20">
            <w:pPr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C54C2" w:rsidRPr="005E25BE" w14:paraId="4006FB5E" w14:textId="77777777" w:rsidTr="00CC0800">
        <w:tc>
          <w:tcPr>
            <w:tcW w:w="5000" w:type="pct"/>
            <w:gridSpan w:val="3"/>
            <w:shd w:val="clear" w:color="auto" w:fill="BFBFBF" w:themeFill="background1" w:themeFillShade="BF"/>
          </w:tcPr>
          <w:p w14:paraId="771D7463" w14:textId="77777777" w:rsidR="006C54C2" w:rsidRPr="00425DF1" w:rsidRDefault="006C54C2" w:rsidP="00CC0800">
            <w:pPr>
              <w:pStyle w:val="Bezmezer"/>
              <w:rPr>
                <w:b/>
                <w:bCs/>
              </w:rPr>
            </w:pPr>
            <w:r w:rsidRPr="00425DF1">
              <w:rPr>
                <w:b/>
                <w:bCs/>
              </w:rPr>
              <w:t>Gynekologie – operační sály – celkem 5 ramen (současný typ SKOS 71.11 – 2x, 71.21 – 3x):</w:t>
            </w:r>
          </w:p>
        </w:tc>
      </w:tr>
      <w:tr w:rsidR="006C54C2" w:rsidRPr="005E25BE" w14:paraId="44C828AF" w14:textId="77777777" w:rsidTr="00C22B20">
        <w:tc>
          <w:tcPr>
            <w:tcW w:w="2449" w:type="pct"/>
            <w:shd w:val="clear" w:color="auto" w:fill="auto"/>
            <w:vAlign w:val="center"/>
          </w:tcPr>
          <w:p w14:paraId="237F35C2" w14:textId="00955421" w:rsidR="006C54C2" w:rsidRPr="00C22B20" w:rsidRDefault="006C54C2" w:rsidP="00C22B20">
            <w:pPr>
              <w:pStyle w:val="Bezmezer"/>
            </w:pPr>
            <w:r>
              <w:t>2x</w:t>
            </w:r>
            <w:r w:rsidRPr="00155767">
              <w:t xml:space="preserve"> </w:t>
            </w:r>
            <w:r>
              <w:t>rameno ve složení (AGSS, O2-2, Air-2, N2O-2, Vac-2, ZIS-4, DO-4, man-4)</w:t>
            </w:r>
            <w:r w:rsidR="00C22B20">
              <w:t>.</w:t>
            </w:r>
          </w:p>
        </w:tc>
        <w:tc>
          <w:tcPr>
            <w:tcW w:w="690" w:type="pct"/>
            <w:vAlign w:val="center"/>
          </w:tcPr>
          <w:p w14:paraId="623E2393" w14:textId="77777777" w:rsidR="006C54C2" w:rsidRPr="006E3B94" w:rsidRDefault="006C54C2" w:rsidP="00C22B20">
            <w:pPr>
              <w:jc w:val="center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61" w:type="pct"/>
            <w:vAlign w:val="center"/>
          </w:tcPr>
          <w:p w14:paraId="04E79EEA" w14:textId="77777777" w:rsidR="006C54C2" w:rsidRPr="006E3B94" w:rsidRDefault="006C54C2" w:rsidP="00C22B20">
            <w:pPr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C54C2" w:rsidRPr="005E25BE" w14:paraId="1C90140D" w14:textId="77777777" w:rsidTr="00C22B20">
        <w:tc>
          <w:tcPr>
            <w:tcW w:w="2449" w:type="pct"/>
            <w:shd w:val="clear" w:color="auto" w:fill="auto"/>
            <w:vAlign w:val="center"/>
          </w:tcPr>
          <w:p w14:paraId="664586DB" w14:textId="70E0B989" w:rsidR="006C54C2" w:rsidRPr="00C22B20" w:rsidRDefault="006C54C2" w:rsidP="00C22B20">
            <w:pPr>
              <w:pStyle w:val="Bezmezer"/>
            </w:pPr>
            <w:r>
              <w:t>1x rameno ve složení (O2-2, Air-2, Vac-2, CO2-2, DO-6, man-6)</w:t>
            </w:r>
            <w:r w:rsidR="00C22B20">
              <w:t>.</w:t>
            </w:r>
          </w:p>
        </w:tc>
        <w:tc>
          <w:tcPr>
            <w:tcW w:w="690" w:type="pct"/>
            <w:vAlign w:val="center"/>
          </w:tcPr>
          <w:p w14:paraId="14536B29" w14:textId="77777777" w:rsidR="006C54C2" w:rsidRPr="00264C96" w:rsidRDefault="006C54C2" w:rsidP="00C22B20">
            <w:pPr>
              <w:jc w:val="center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61" w:type="pct"/>
            <w:vAlign w:val="center"/>
          </w:tcPr>
          <w:p w14:paraId="5F42B113" w14:textId="77777777" w:rsidR="006C54C2" w:rsidRPr="00264C96" w:rsidRDefault="006C54C2" w:rsidP="00C22B20">
            <w:pPr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C54C2" w:rsidRPr="005E25BE" w14:paraId="43E0138C" w14:textId="77777777" w:rsidTr="00C22B20">
        <w:tc>
          <w:tcPr>
            <w:tcW w:w="2449" w:type="pct"/>
            <w:shd w:val="clear" w:color="auto" w:fill="auto"/>
            <w:vAlign w:val="center"/>
          </w:tcPr>
          <w:p w14:paraId="53FFB76C" w14:textId="00A42BE1" w:rsidR="006C54C2" w:rsidRPr="00C22B20" w:rsidRDefault="006C54C2" w:rsidP="00C22B20">
            <w:pPr>
              <w:pStyle w:val="Bezmezer"/>
            </w:pPr>
            <w:r>
              <w:t>1x rameno ve složení (O2-2, Air-2, Vac-2, CO2-2, ZIS-4, DO-2, man-4)</w:t>
            </w:r>
            <w:r w:rsidR="00C22B20">
              <w:t>.</w:t>
            </w:r>
          </w:p>
        </w:tc>
        <w:tc>
          <w:tcPr>
            <w:tcW w:w="690" w:type="pct"/>
            <w:vAlign w:val="center"/>
          </w:tcPr>
          <w:p w14:paraId="142C9144" w14:textId="77777777" w:rsidR="006C54C2" w:rsidRDefault="006C54C2" w:rsidP="00C22B20">
            <w:pPr>
              <w:jc w:val="center"/>
              <w:rPr>
                <w:rFonts w:cstheme="majorHAnsi"/>
              </w:rPr>
            </w:pPr>
            <w:r w:rsidRPr="001F62D5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61" w:type="pct"/>
            <w:vAlign w:val="center"/>
          </w:tcPr>
          <w:p w14:paraId="0CCD87D1" w14:textId="77777777" w:rsidR="006C54C2" w:rsidRDefault="006C54C2" w:rsidP="00C22B20">
            <w:pPr>
              <w:jc w:val="center"/>
              <w:rPr>
                <w:rFonts w:cstheme="majorHAnsi"/>
              </w:rPr>
            </w:pPr>
            <w:r w:rsidRPr="00003968">
              <w:rPr>
                <w:color w:val="FF0000"/>
                <w:szCs w:val="20"/>
              </w:rPr>
              <w:t>(doplní dodavatel)</w:t>
            </w:r>
          </w:p>
        </w:tc>
      </w:tr>
      <w:tr w:rsidR="006C54C2" w:rsidRPr="005E25BE" w14:paraId="6D9FC26E" w14:textId="77777777" w:rsidTr="00C22B20">
        <w:tc>
          <w:tcPr>
            <w:tcW w:w="2449" w:type="pct"/>
            <w:shd w:val="clear" w:color="auto" w:fill="auto"/>
            <w:vAlign w:val="center"/>
          </w:tcPr>
          <w:p w14:paraId="6443D827" w14:textId="29D761E1" w:rsidR="006C54C2" w:rsidRPr="00C22B20" w:rsidRDefault="006C54C2" w:rsidP="00C22B20">
            <w:pPr>
              <w:pStyle w:val="Bezmezer"/>
            </w:pPr>
            <w:r>
              <w:t>1x rameno ve složení (ZIS-2, DO2)</w:t>
            </w:r>
            <w:r w:rsidR="00C22B20">
              <w:t>.</w:t>
            </w:r>
          </w:p>
        </w:tc>
        <w:tc>
          <w:tcPr>
            <w:tcW w:w="690" w:type="pct"/>
            <w:vAlign w:val="center"/>
          </w:tcPr>
          <w:p w14:paraId="19C82E21" w14:textId="77777777" w:rsidR="006C54C2" w:rsidRDefault="006C54C2" w:rsidP="00C22B20">
            <w:pPr>
              <w:jc w:val="center"/>
              <w:rPr>
                <w:rFonts w:cstheme="majorHAnsi"/>
              </w:rPr>
            </w:pPr>
            <w:r w:rsidRPr="001F62D5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61" w:type="pct"/>
            <w:vAlign w:val="center"/>
          </w:tcPr>
          <w:p w14:paraId="2F9E7949" w14:textId="77777777" w:rsidR="006C54C2" w:rsidRDefault="006C54C2" w:rsidP="00C22B20">
            <w:pPr>
              <w:jc w:val="center"/>
              <w:rPr>
                <w:rFonts w:cstheme="majorHAnsi"/>
              </w:rPr>
            </w:pPr>
            <w:r w:rsidRPr="00003968">
              <w:rPr>
                <w:color w:val="FF0000"/>
                <w:szCs w:val="20"/>
              </w:rPr>
              <w:t>(doplní dodavatel)</w:t>
            </w:r>
          </w:p>
        </w:tc>
      </w:tr>
      <w:tr w:rsidR="006C54C2" w:rsidRPr="005E25BE" w14:paraId="1373ADB4" w14:textId="77777777" w:rsidTr="00CC080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4F2D8CB" w14:textId="77777777" w:rsidR="006C54C2" w:rsidRPr="00425DF1" w:rsidRDefault="006C54C2" w:rsidP="00CC0800">
            <w:pPr>
              <w:rPr>
                <w:b/>
                <w:bCs/>
              </w:rPr>
            </w:pPr>
            <w:r w:rsidRPr="00425DF1">
              <w:rPr>
                <w:b/>
                <w:bCs/>
              </w:rPr>
              <w:t>Interna JIP – 1 rameno (současný typ SOR 70.01):</w:t>
            </w:r>
          </w:p>
        </w:tc>
      </w:tr>
      <w:tr w:rsidR="006C54C2" w:rsidRPr="005E25BE" w14:paraId="23A715EF" w14:textId="77777777" w:rsidTr="00C22B20"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B9094" w14:textId="46D2AF38" w:rsidR="006C54C2" w:rsidRPr="000F1EE3" w:rsidRDefault="006C54C2" w:rsidP="00CC0800">
            <w:pPr>
              <w:pStyle w:val="Bezmezer"/>
            </w:pPr>
            <w:r>
              <w:t>Složení (O2-2, Air-1, Vac-2, ZIS-6, DO-4, man-3)</w:t>
            </w:r>
            <w:r w:rsidR="00C22B20">
              <w:t>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4D4" w14:textId="77777777" w:rsidR="006C54C2" w:rsidRDefault="006C54C2" w:rsidP="00C22B20">
            <w:pPr>
              <w:jc w:val="center"/>
              <w:rPr>
                <w:color w:val="FF0000"/>
                <w:szCs w:val="20"/>
              </w:rPr>
            </w:pPr>
            <w:r w:rsidRPr="001F62D5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B48B" w14:textId="77777777" w:rsidR="006C54C2" w:rsidRPr="00B435CE" w:rsidRDefault="006C54C2" w:rsidP="00C22B20">
            <w:pPr>
              <w:jc w:val="center"/>
              <w:rPr>
                <w:color w:val="FF0000"/>
                <w:szCs w:val="20"/>
              </w:rPr>
            </w:pPr>
            <w:r w:rsidRPr="00003968">
              <w:rPr>
                <w:color w:val="FF0000"/>
                <w:szCs w:val="20"/>
              </w:rPr>
              <w:t>(doplní dodavatel)</w:t>
            </w:r>
          </w:p>
        </w:tc>
      </w:tr>
      <w:tr w:rsidR="006C54C2" w:rsidRPr="00D82FEA" w14:paraId="35E94B26" w14:textId="77777777" w:rsidTr="00CC080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C0138B4" w14:textId="194416B3" w:rsidR="006C54C2" w:rsidRPr="00D82FEA" w:rsidRDefault="006C54C2" w:rsidP="00CC0800">
            <w:pPr>
              <w:rPr>
                <w:b/>
                <w:bCs/>
                <w:color w:val="FF0000"/>
                <w:szCs w:val="20"/>
              </w:rPr>
            </w:pPr>
            <w:del w:id="0" w:author="Autor">
              <w:r w:rsidRPr="00D82FEA" w:rsidDel="007E4BDD">
                <w:rPr>
                  <w:b/>
                  <w:bCs/>
                </w:rPr>
                <w:delText>Ostatní požadavky na plnění</w:delText>
              </w:r>
            </w:del>
          </w:p>
        </w:tc>
      </w:tr>
      <w:tr w:rsidR="006C54C2" w:rsidRPr="005E25BE" w14:paraId="292F668F" w14:textId="77777777" w:rsidTr="00C22B20"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D103" w14:textId="40F3DE40" w:rsidR="006C54C2" w:rsidRPr="00264C96" w:rsidDel="007E4BDD" w:rsidRDefault="006C54C2" w:rsidP="00CC0800">
            <w:pPr>
              <w:rPr>
                <w:del w:id="1" w:author="Autor"/>
              </w:rPr>
            </w:pPr>
            <w:del w:id="2" w:author="Autor">
              <w:r w:rsidRPr="00264C96" w:rsidDel="007E4BDD">
                <w:delText>V ceně dodávky je zahrnuto:</w:delText>
              </w:r>
            </w:del>
          </w:p>
          <w:p w14:paraId="3803429F" w14:textId="6C7B6D7E" w:rsidR="006C54C2" w:rsidRPr="00264C96" w:rsidDel="007E4BDD" w:rsidRDefault="006C54C2" w:rsidP="00CC0800">
            <w:pPr>
              <w:rPr>
                <w:del w:id="3" w:author="Autor"/>
              </w:rPr>
            </w:pPr>
            <w:del w:id="4" w:author="Autor">
              <w:r w:rsidRPr="00264C96" w:rsidDel="007E4BDD">
                <w:delText>-</w:delText>
              </w:r>
              <w:r w:rsidR="00C22B20" w:rsidDel="007E4BDD">
                <w:delText xml:space="preserve"> </w:delText>
              </w:r>
              <w:r w:rsidRPr="00264C96" w:rsidDel="007E4BDD">
                <w:delText>doprava na místo plnění, instalace, uvedení do provozu,</w:delText>
              </w:r>
            </w:del>
          </w:p>
          <w:p w14:paraId="701FA221" w14:textId="4DE83916" w:rsidR="006C54C2" w:rsidRPr="00264C96" w:rsidDel="007E4BDD" w:rsidRDefault="006C54C2" w:rsidP="00CC0800">
            <w:pPr>
              <w:rPr>
                <w:del w:id="5" w:author="Autor"/>
              </w:rPr>
            </w:pPr>
            <w:del w:id="6" w:author="Autor">
              <w:r w:rsidRPr="00264C96" w:rsidDel="007E4BDD">
                <w:delText>- předvedení přístroje, provedení funkční zkoušky dodaného zařízení,</w:delText>
              </w:r>
            </w:del>
          </w:p>
          <w:p w14:paraId="089BBA10" w14:textId="0A0582DA" w:rsidR="006C54C2" w:rsidRPr="00264C96" w:rsidDel="007E4BDD" w:rsidRDefault="006C54C2" w:rsidP="00CC0800">
            <w:pPr>
              <w:rPr>
                <w:del w:id="7" w:author="Autor"/>
              </w:rPr>
            </w:pPr>
            <w:del w:id="8" w:author="Autor">
              <w:r w:rsidRPr="00264C96" w:rsidDel="007E4BDD">
                <w:delText xml:space="preserve">- </w:delText>
              </w:r>
              <w:r w:rsidDel="007E4BDD">
                <w:delText>z</w:delText>
              </w:r>
              <w:r w:rsidRPr="007B4B9F" w:rsidDel="007E4BDD">
                <w:delText xml:space="preserve">aškolení </w:delText>
              </w:r>
              <w:r w:rsidDel="007E4BDD">
                <w:delText>obsluhy</w:delText>
              </w:r>
              <w:r w:rsidRPr="007B4B9F" w:rsidDel="007E4BDD">
                <w:delText xml:space="preserve"> v rámci návodu k použití v</w:delText>
              </w:r>
              <w:r w:rsidR="00C22B20" w:rsidDel="007E4BDD">
                <w:delText> </w:delText>
              </w:r>
              <w:r w:rsidRPr="007B4B9F" w:rsidDel="007E4BDD">
                <w:delText xml:space="preserve">souladu se zákony </w:delText>
              </w:r>
              <w:r w:rsidDel="007E4BDD">
                <w:delText xml:space="preserve">č. </w:delText>
              </w:r>
              <w:r w:rsidR="00F8710B" w:rsidDel="007E4BDD">
                <w:delText>375/2022 Sb.</w:delText>
              </w:r>
              <w:r w:rsidRPr="007B4B9F" w:rsidDel="007E4BDD">
                <w:delText xml:space="preserve"> (zdravotnické prostředky)</w:delText>
              </w:r>
              <w:r w:rsidDel="007E4BDD">
                <w:delText xml:space="preserve"> či č. 22/1997 Sb. (ostatní přístroje),</w:delText>
              </w:r>
            </w:del>
          </w:p>
          <w:p w14:paraId="593DA4D8" w14:textId="65B3D969" w:rsidR="006C54C2" w:rsidDel="007E4BDD" w:rsidRDefault="006C54C2" w:rsidP="00CC0800">
            <w:pPr>
              <w:rPr>
                <w:del w:id="9" w:author="Autor"/>
              </w:rPr>
            </w:pPr>
            <w:del w:id="10" w:author="Autor">
              <w:r w:rsidRPr="00264C96" w:rsidDel="007E4BDD">
                <w:delText>- kompletní přístrojové vybavení s</w:delText>
              </w:r>
              <w:r w:rsidDel="007E4BDD">
                <w:delText> </w:delText>
              </w:r>
              <w:r w:rsidRPr="00264C96" w:rsidDel="007E4BDD">
                <w:delText xml:space="preserve">potřebným příslušenstvím/spotřebním materiálem pro okamžitý provoz </w:delText>
              </w:r>
              <w:r w:rsidDel="007E4BDD">
                <w:delText>přístroje</w:delText>
              </w:r>
              <w:r w:rsidRPr="00264C96" w:rsidDel="007E4BDD">
                <w:delText>,</w:delText>
              </w:r>
            </w:del>
          </w:p>
          <w:p w14:paraId="2CE9D2AE" w14:textId="3B9B9187" w:rsidR="006C54C2" w:rsidRPr="00264C96" w:rsidDel="007E4BDD" w:rsidRDefault="006C54C2" w:rsidP="00CC0800">
            <w:pPr>
              <w:rPr>
                <w:del w:id="11" w:author="Autor"/>
              </w:rPr>
            </w:pPr>
            <w:del w:id="12" w:author="Autor">
              <w:r w:rsidDel="007E4BDD">
                <w:delText>- provedení vstupní validace,</w:delText>
              </w:r>
            </w:del>
          </w:p>
          <w:p w14:paraId="21441961" w14:textId="36DDFB72" w:rsidR="006C54C2" w:rsidRPr="00264C96" w:rsidRDefault="006C54C2" w:rsidP="00CC0800">
            <w:del w:id="13" w:author="Autor">
              <w:r w:rsidDel="007E4BDD">
                <w:delText>- instalační / validační protokol</w:delText>
              </w:r>
              <w:r w:rsidR="00F8710B" w:rsidDel="007E4BDD">
                <w:delText>.</w:delText>
              </w:r>
            </w:del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729B" w14:textId="5ED8EF14" w:rsidR="006C54C2" w:rsidRPr="00264C96" w:rsidRDefault="006C54C2" w:rsidP="00C22B20">
            <w:pPr>
              <w:jc w:val="center"/>
            </w:pPr>
            <w:del w:id="14" w:author="Autor">
              <w:r w:rsidDel="007E4BDD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9262" w14:textId="64279DAD" w:rsidR="006C54C2" w:rsidRPr="00264C96" w:rsidRDefault="006C54C2" w:rsidP="00C22B20">
            <w:pPr>
              <w:jc w:val="center"/>
            </w:pPr>
            <w:del w:id="15" w:author="Autor">
              <w:r w:rsidRPr="00B435CE" w:rsidDel="007E4BDD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6C54C2" w:rsidRPr="005E25BE" w14:paraId="6CE386BF" w14:textId="77777777" w:rsidTr="00C22B20"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5531" w14:textId="49F95B34" w:rsidR="006C54C2" w:rsidRPr="00264C96" w:rsidDel="007E4BDD" w:rsidRDefault="006C54C2" w:rsidP="00CC0800">
            <w:pPr>
              <w:rPr>
                <w:del w:id="16" w:author="Autor"/>
              </w:rPr>
            </w:pPr>
            <w:del w:id="17" w:author="Autor">
              <w:r w:rsidRPr="00264C96" w:rsidDel="007E4BDD">
                <w:delText>Požadovaná dokumentace, předložená již s</w:delText>
              </w:r>
              <w:r w:rsidDel="007E4BDD">
                <w:delText> </w:delText>
              </w:r>
              <w:r w:rsidRPr="00264C96" w:rsidDel="007E4BDD">
                <w:delText>nabídkou:</w:delText>
              </w:r>
            </w:del>
          </w:p>
          <w:p w14:paraId="7B96F916" w14:textId="15706DAB" w:rsidR="006C54C2" w:rsidRPr="00264C96" w:rsidDel="007E4BDD" w:rsidRDefault="006C54C2" w:rsidP="00CC0800">
            <w:pPr>
              <w:rPr>
                <w:del w:id="18" w:author="Autor"/>
              </w:rPr>
            </w:pPr>
            <w:del w:id="19" w:author="Autor">
              <w:r w:rsidRPr="00264C96" w:rsidDel="007E4BDD">
                <w:delText xml:space="preserve">- prohlášení o shodě, </w:delText>
              </w:r>
            </w:del>
          </w:p>
          <w:p w14:paraId="69DEBB59" w14:textId="305233F6" w:rsidR="006C54C2" w:rsidRPr="00264C96" w:rsidDel="007E4BDD" w:rsidRDefault="006C54C2" w:rsidP="00CC0800">
            <w:pPr>
              <w:rPr>
                <w:del w:id="20" w:author="Autor"/>
              </w:rPr>
            </w:pPr>
            <w:del w:id="21" w:author="Autor">
              <w:r w:rsidRPr="00264C96" w:rsidDel="007E4BDD">
                <w:delText>- návod k</w:delText>
              </w:r>
              <w:r w:rsidDel="007E4BDD">
                <w:delText> </w:delText>
              </w:r>
              <w:r w:rsidRPr="00264C96" w:rsidDel="007E4BDD">
                <w:delText xml:space="preserve">obsluze </w:delText>
              </w:r>
              <w:r w:rsidDel="007E4BDD">
                <w:delText>v </w:delText>
              </w:r>
              <w:r w:rsidRPr="002E50A9" w:rsidDel="007E4BDD">
                <w:delText xml:space="preserve">elektronické i listinné podobě </w:delText>
              </w:r>
              <w:r w:rsidRPr="00264C96" w:rsidDel="007E4BDD">
                <w:delText>v</w:delText>
              </w:r>
              <w:r w:rsidDel="007E4BDD">
                <w:delText> </w:delText>
              </w:r>
              <w:r w:rsidRPr="00264C96" w:rsidDel="007E4BDD">
                <w:delText xml:space="preserve">českém jazyce </w:delText>
              </w:r>
              <w:r w:rsidDel="007E4BDD">
                <w:delText>(</w:delText>
              </w:r>
              <w:r w:rsidRPr="00264C96" w:rsidDel="007E4BDD">
                <w:delText>ČJ</w:delText>
              </w:r>
              <w:r w:rsidDel="007E4BDD">
                <w:delText>)</w:delText>
              </w:r>
              <w:r w:rsidRPr="00264C96" w:rsidDel="007E4BDD">
                <w:delText>,</w:delText>
              </w:r>
            </w:del>
          </w:p>
          <w:p w14:paraId="20C63700" w14:textId="158AFA40" w:rsidR="006C54C2" w:rsidDel="007E4BDD" w:rsidRDefault="006C54C2" w:rsidP="00CC0800">
            <w:pPr>
              <w:rPr>
                <w:del w:id="22" w:author="Autor"/>
              </w:rPr>
            </w:pPr>
            <w:del w:id="23" w:author="Autor">
              <w:r w:rsidRPr="00264C96" w:rsidDel="007E4BDD">
                <w:delText>- autorizace výrobce k</w:delText>
              </w:r>
              <w:r w:rsidDel="007E4BDD">
                <w:delText> </w:delText>
              </w:r>
              <w:r w:rsidRPr="00264C96" w:rsidDel="007E4BDD">
                <w:delText>distribuci a servisu nabízeného zařízení,</w:delText>
              </w:r>
            </w:del>
          </w:p>
          <w:p w14:paraId="6F38C387" w14:textId="494D91B5" w:rsidR="006C54C2" w:rsidRPr="00264C96" w:rsidDel="007E4BDD" w:rsidRDefault="006C54C2" w:rsidP="00CC0800">
            <w:pPr>
              <w:rPr>
                <w:del w:id="24" w:author="Autor"/>
              </w:rPr>
            </w:pPr>
            <w:del w:id="25" w:author="Autor">
              <w:r w:rsidDel="007E4BDD">
                <w:delText>- požadavky připravenosti instalace včetně parametrů pro nastěhování přístroje a</w:delText>
              </w:r>
              <w:r w:rsidR="00D82FEA" w:rsidDel="007E4BDD">
                <w:delText> </w:delText>
              </w:r>
              <w:r w:rsidDel="007E4BDD">
                <w:delText>příslušenství a požadavky na dodávky médií (je-li to nezbytné k instalaci a zprovoznění nabízeného zboží),</w:delText>
              </w:r>
            </w:del>
          </w:p>
          <w:p w14:paraId="6FB20BA6" w14:textId="628572C4" w:rsidR="006C54C2" w:rsidRPr="00264C96" w:rsidRDefault="006C54C2" w:rsidP="00D82FEA">
            <w:del w:id="26" w:author="Autor">
              <w:r w:rsidRPr="00264C96" w:rsidDel="007E4BDD">
                <w:delText>- doklad osvědčující způsobilost k</w:delText>
              </w:r>
              <w:r w:rsidDel="007E4BDD">
                <w:delText> </w:delText>
              </w:r>
              <w:r w:rsidRPr="00264C96" w:rsidDel="007E4BDD">
                <w:delText>prodeji, distribuci a servisu zdravotnických prostředků.</w:delText>
              </w:r>
            </w:del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D804" w14:textId="1FB39030" w:rsidR="006C54C2" w:rsidRPr="00264C96" w:rsidRDefault="006C54C2" w:rsidP="00C22B20">
            <w:pPr>
              <w:jc w:val="center"/>
            </w:pPr>
            <w:del w:id="27" w:author="Autor">
              <w:r w:rsidDel="007E4BDD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CDCE7" w14:textId="7D040EAA" w:rsidR="006C54C2" w:rsidRPr="00264C96" w:rsidRDefault="006C54C2" w:rsidP="00C22B20">
            <w:pPr>
              <w:jc w:val="center"/>
            </w:pPr>
            <w:del w:id="28" w:author="Autor">
              <w:r w:rsidRPr="00B435CE" w:rsidDel="007E4BDD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6C54C2" w:rsidRPr="005E25BE" w14:paraId="18A69992" w14:textId="77777777" w:rsidTr="00C22B20"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3EE7" w14:textId="2F922017" w:rsidR="006C54C2" w:rsidRPr="00264C96" w:rsidRDefault="006C54C2" w:rsidP="00CC0800">
            <w:del w:id="29" w:author="Autor">
              <w:r w:rsidDel="007E4BDD">
                <w:lastRenderedPageBreak/>
                <w:delText>Záruka min. 24 měsíců.</w:delText>
              </w:r>
            </w:del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B04F4" w14:textId="30F5F32E" w:rsidR="006C54C2" w:rsidRDefault="006C54C2" w:rsidP="00C22B20">
            <w:pPr>
              <w:jc w:val="center"/>
            </w:pPr>
            <w:del w:id="30" w:author="Autor">
              <w:r w:rsidDel="007E4BDD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C0CF" w14:textId="3490C583" w:rsidR="006C54C2" w:rsidRDefault="006C54C2" w:rsidP="00C22B20">
            <w:pPr>
              <w:jc w:val="center"/>
            </w:pPr>
            <w:del w:id="31" w:author="Autor">
              <w:r w:rsidRPr="00B435CE" w:rsidDel="007E4BDD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6C54C2" w:rsidRPr="005E25BE" w14:paraId="3CBBC1ED" w14:textId="77777777" w:rsidTr="00C22B20"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3DBF" w14:textId="005307D0" w:rsidR="006C54C2" w:rsidRPr="00264C96" w:rsidRDefault="006C54C2" w:rsidP="00CC0800">
            <w:del w:id="32" w:author="Autor">
              <w:r w:rsidRPr="00264C96" w:rsidDel="007E4BDD">
                <w:delText xml:space="preserve">V rámci záruky </w:delText>
              </w:r>
              <w:r w:rsidDel="007E4BDD">
                <w:delText>bezplatné z</w:delText>
              </w:r>
              <w:r w:rsidRPr="00DD1314" w:rsidDel="007E4BDD">
                <w:delText xml:space="preserve">ajištění pravidelných předepsaných kontrol, revizí a validací minimálně dle doporučení výrobce a v souladu se zákony </w:delText>
              </w:r>
              <w:r w:rsidDel="007E4BDD">
                <w:delText xml:space="preserve">č. </w:delText>
              </w:r>
              <w:r w:rsidR="00D82FEA" w:rsidDel="007E4BDD">
                <w:delText xml:space="preserve">375/2022 </w:delText>
              </w:r>
              <w:r w:rsidRPr="00DD1314" w:rsidDel="007E4BDD">
                <w:delText xml:space="preserve">Sb. (zdravotnické prostředky) </w:delText>
              </w:r>
              <w:r w:rsidDel="007E4BDD">
                <w:delText>či č. 22/1997 Sb. (ostatní přístroje).</w:delText>
              </w:r>
            </w:del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39BB6" w14:textId="73393326" w:rsidR="006C54C2" w:rsidRPr="00264C96" w:rsidRDefault="006C54C2" w:rsidP="00C22B20">
            <w:pPr>
              <w:jc w:val="center"/>
            </w:pPr>
            <w:del w:id="33" w:author="Autor">
              <w:r w:rsidDel="007E4BDD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47FF" w14:textId="13E5D56B" w:rsidR="006C54C2" w:rsidRPr="00264C96" w:rsidRDefault="006C54C2" w:rsidP="00C22B20">
            <w:pPr>
              <w:jc w:val="center"/>
            </w:pPr>
            <w:del w:id="34" w:author="Autor">
              <w:r w:rsidRPr="00B435CE" w:rsidDel="007E4BDD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6C54C2" w:rsidRPr="005E25BE" w14:paraId="1301B28D" w14:textId="77777777" w:rsidTr="00C22B20"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7519" w14:textId="6B70C28D" w:rsidR="006C54C2" w:rsidRPr="00264C96" w:rsidRDefault="006C54C2" w:rsidP="00CC0800">
            <w:del w:id="35" w:author="Autor">
              <w:r w:rsidRPr="00837B8E" w:rsidDel="007E4BDD">
                <w:delText>Zajištění autorizované servisní podpory a</w:delText>
              </w:r>
              <w:r w:rsidR="00D82FEA" w:rsidDel="007E4BDD">
                <w:delText> </w:delText>
              </w:r>
              <w:r w:rsidRPr="00837B8E" w:rsidDel="007E4BDD">
                <w:delText>náhradních dílů po celou dobu předpokládané životnosti přístroje</w:delText>
              </w:r>
              <w:r w:rsidDel="007E4BDD">
                <w:delText>.</w:delText>
              </w:r>
            </w:del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E4F2" w14:textId="42659F77" w:rsidR="006C54C2" w:rsidRPr="00837B8E" w:rsidRDefault="006C54C2" w:rsidP="00C22B20">
            <w:pPr>
              <w:jc w:val="center"/>
            </w:pPr>
            <w:del w:id="36" w:author="Autor">
              <w:r w:rsidDel="007E4BDD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FFD8" w14:textId="0C5F6300" w:rsidR="006C54C2" w:rsidRPr="00837B8E" w:rsidRDefault="006C54C2" w:rsidP="00C22B20">
            <w:pPr>
              <w:jc w:val="center"/>
            </w:pPr>
            <w:del w:id="37" w:author="Autor">
              <w:r w:rsidRPr="00B435CE" w:rsidDel="007E4BDD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</w:tbl>
    <w:p w14:paraId="27E6E137" w14:textId="77777777" w:rsidR="006C54C2" w:rsidRDefault="006C54C2" w:rsidP="007E7D56">
      <w:pPr>
        <w:spacing w:after="240"/>
        <w:jc w:val="both"/>
        <w:rPr>
          <w:b/>
          <w:bCs/>
          <w:sz w:val="22"/>
          <w:szCs w:val="22"/>
        </w:rPr>
      </w:pPr>
    </w:p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81ADC">
      <w:pPr>
        <w:keepNext/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81ADC">
      <w:pPr>
        <w:keepNext/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38" w:name="_Hlk94620657"/>
      <w:r w:rsidRPr="001F0B21">
        <w:rPr>
          <w:rFonts w:cs="Arial"/>
          <w:szCs w:val="20"/>
        </w:rPr>
        <w:t>Zapojení všech prvků do LAN a napojení na NIS (Worklist)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Device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lastRenderedPageBreak/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38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5D1DD" w14:textId="77777777" w:rsidR="00904F1F" w:rsidRDefault="00904F1F" w:rsidP="00344E00">
      <w:r>
        <w:separator/>
      </w:r>
    </w:p>
  </w:endnote>
  <w:endnote w:type="continuationSeparator" w:id="0">
    <w:p w14:paraId="4785C2F9" w14:textId="77777777" w:rsidR="00904F1F" w:rsidRDefault="00904F1F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FC380" w14:textId="77777777" w:rsidR="00904F1F" w:rsidRDefault="00904F1F" w:rsidP="00344E00">
      <w:r>
        <w:separator/>
      </w:r>
    </w:p>
  </w:footnote>
  <w:footnote w:type="continuationSeparator" w:id="0">
    <w:p w14:paraId="1E719BE5" w14:textId="77777777" w:rsidR="00904F1F" w:rsidRDefault="00904F1F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oNotDisplayPageBoundaries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70993"/>
    <w:rsid w:val="00076940"/>
    <w:rsid w:val="000962DD"/>
    <w:rsid w:val="000D2848"/>
    <w:rsid w:val="000D451F"/>
    <w:rsid w:val="00102D28"/>
    <w:rsid w:val="001068BA"/>
    <w:rsid w:val="0011111A"/>
    <w:rsid w:val="00124470"/>
    <w:rsid w:val="001361B7"/>
    <w:rsid w:val="001A4508"/>
    <w:rsid w:val="001B3041"/>
    <w:rsid w:val="001D485B"/>
    <w:rsid w:val="001F58C4"/>
    <w:rsid w:val="00234B72"/>
    <w:rsid w:val="00271730"/>
    <w:rsid w:val="00277C21"/>
    <w:rsid w:val="00281085"/>
    <w:rsid w:val="003037DC"/>
    <w:rsid w:val="0032576C"/>
    <w:rsid w:val="00333234"/>
    <w:rsid w:val="00344E00"/>
    <w:rsid w:val="003465E0"/>
    <w:rsid w:val="003560BC"/>
    <w:rsid w:val="00381ADC"/>
    <w:rsid w:val="00384F84"/>
    <w:rsid w:val="003A74A4"/>
    <w:rsid w:val="003B7A3A"/>
    <w:rsid w:val="003B7D90"/>
    <w:rsid w:val="0047555E"/>
    <w:rsid w:val="00492F71"/>
    <w:rsid w:val="004A0646"/>
    <w:rsid w:val="004A1F36"/>
    <w:rsid w:val="004D2320"/>
    <w:rsid w:val="005004A3"/>
    <w:rsid w:val="00511BC8"/>
    <w:rsid w:val="005508C9"/>
    <w:rsid w:val="005D377A"/>
    <w:rsid w:val="005D612F"/>
    <w:rsid w:val="005F05A0"/>
    <w:rsid w:val="005F16B1"/>
    <w:rsid w:val="005F623E"/>
    <w:rsid w:val="00643A9D"/>
    <w:rsid w:val="00652A65"/>
    <w:rsid w:val="00667825"/>
    <w:rsid w:val="0068016E"/>
    <w:rsid w:val="006C247B"/>
    <w:rsid w:val="006C54C2"/>
    <w:rsid w:val="006E0413"/>
    <w:rsid w:val="00710740"/>
    <w:rsid w:val="00741669"/>
    <w:rsid w:val="00780B45"/>
    <w:rsid w:val="007E4BDD"/>
    <w:rsid w:val="007E7D56"/>
    <w:rsid w:val="008146F8"/>
    <w:rsid w:val="00815FE5"/>
    <w:rsid w:val="00846273"/>
    <w:rsid w:val="00857D69"/>
    <w:rsid w:val="008F227A"/>
    <w:rsid w:val="00902483"/>
    <w:rsid w:val="00904F1F"/>
    <w:rsid w:val="0090796A"/>
    <w:rsid w:val="00924040"/>
    <w:rsid w:val="00935C18"/>
    <w:rsid w:val="00990D54"/>
    <w:rsid w:val="00A1356F"/>
    <w:rsid w:val="00A30D53"/>
    <w:rsid w:val="00A31E1B"/>
    <w:rsid w:val="00A360CC"/>
    <w:rsid w:val="00AF394D"/>
    <w:rsid w:val="00B049E1"/>
    <w:rsid w:val="00B12671"/>
    <w:rsid w:val="00BA0C73"/>
    <w:rsid w:val="00BA362A"/>
    <w:rsid w:val="00BD21AF"/>
    <w:rsid w:val="00BD7EFB"/>
    <w:rsid w:val="00BF5AAF"/>
    <w:rsid w:val="00C22B20"/>
    <w:rsid w:val="00C27360"/>
    <w:rsid w:val="00C451B2"/>
    <w:rsid w:val="00C76197"/>
    <w:rsid w:val="00C920C0"/>
    <w:rsid w:val="00C97E95"/>
    <w:rsid w:val="00CC0D12"/>
    <w:rsid w:val="00CE6ACC"/>
    <w:rsid w:val="00D008FB"/>
    <w:rsid w:val="00D52F77"/>
    <w:rsid w:val="00D57921"/>
    <w:rsid w:val="00D82FEA"/>
    <w:rsid w:val="00DC4B98"/>
    <w:rsid w:val="00DC7AD4"/>
    <w:rsid w:val="00DF1AED"/>
    <w:rsid w:val="00DF5867"/>
    <w:rsid w:val="00DF7302"/>
    <w:rsid w:val="00DF7DAB"/>
    <w:rsid w:val="00E609B9"/>
    <w:rsid w:val="00EB0484"/>
    <w:rsid w:val="00EB2EA9"/>
    <w:rsid w:val="00ED3D94"/>
    <w:rsid w:val="00ED63D1"/>
    <w:rsid w:val="00EF7A84"/>
    <w:rsid w:val="00F141BA"/>
    <w:rsid w:val="00F50B21"/>
    <w:rsid w:val="00F51825"/>
    <w:rsid w:val="00F8710B"/>
    <w:rsid w:val="00F9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Bezmezer">
    <w:name w:val="No Spacing"/>
    <w:uiPriority w:val="1"/>
    <w:qFormat/>
    <w:rsid w:val="006C54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1047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2023-04-19T19:20:00Z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